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EA5" w:rsidRDefault="00CB61D2" w:rsidP="00CB61D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Style w:val="21"/>
          <w:rFonts w:ascii="Times New Roman" w:hAnsi="Times New Roman" w:cs="Times New Roman"/>
          <w:b w:val="0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678.75pt" o:ole="">
            <v:imagedata r:id="rId8" o:title=""/>
          </v:shape>
          <o:OLEObject Type="Embed" ProgID="AcroExch.Document.DC" ShapeID="_x0000_i1025" DrawAspect="Content" ObjectID="_1729496065" r:id="rId9"/>
        </w:object>
      </w:r>
      <w:bookmarkStart w:id="0" w:name="_GoBack"/>
      <w:bookmarkEnd w:id="0"/>
    </w:p>
    <w:p w:rsidR="00986EA5" w:rsidRDefault="00986EA5" w:rsidP="00986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86EA5" w:rsidRPr="00986EA5" w:rsidRDefault="00986EA5" w:rsidP="00986E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EA5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 xml:space="preserve">1.1. Настоящее Положение о работе с одарёнными детьми в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Муниципальном автономном дошкольном образовательном учреждении «Детский сад № 14 «Юбилейный» (далее </w:t>
      </w:r>
      <w:proofErr w:type="gramStart"/>
      <w:r>
        <w:rPr>
          <w:rFonts w:ascii="Times New Roman" w:hAnsi="Times New Roman" w:cs="Times New Roman"/>
          <w:sz w:val="24"/>
          <w:szCs w:val="24"/>
        </w:rPr>
        <w:t>–</w:t>
      </w:r>
      <w:r w:rsidRPr="00986EA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86EA5">
        <w:rPr>
          <w:rFonts w:ascii="Times New Roman" w:hAnsi="Times New Roman" w:cs="Times New Roman"/>
          <w:sz w:val="24"/>
          <w:szCs w:val="24"/>
        </w:rPr>
        <w:t>ОУ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86EA5">
        <w:rPr>
          <w:rFonts w:ascii="Times New Roman" w:hAnsi="Times New Roman" w:cs="Times New Roman"/>
          <w:sz w:val="24"/>
          <w:szCs w:val="24"/>
        </w:rPr>
        <w:t xml:space="preserve">Положение) разработано в соответствии с Федеральным законом от 29 декабря 2012 года №273-ФЗ «Об образовании в Российской Федерации» с изменениями на 2 июля 2021 года (ст.77), постановление Правительства РФ от 17.11.2015 № 1239 «Об утверждении Правил выявления детей, проявивших выдающиеся способности, и сопровождения их дальнейшего развития» с изменениями на 27.05.2020 года, а также Уставом и другими нормативными правовыми актами Российской Федерации, регламентирующими деятельность дошкольного образовательного учреждения. </w:t>
      </w:r>
    </w:p>
    <w:p w:rsid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986EA5">
        <w:rPr>
          <w:rFonts w:ascii="Times New Roman" w:hAnsi="Times New Roman" w:cs="Times New Roman"/>
          <w:sz w:val="24"/>
          <w:szCs w:val="24"/>
        </w:rPr>
        <w:t>Данное Положение о работе с одарёнными детьми в детском саду определяет содержание работы с одаренными воспитанниками ДОУ, способствующей полноценному развитию личности каждого ребенка (одаренного и с признаками одаренности), его самоопределению, самореализации, формированию его индивидуального дарования, достижению успеха в жизни, а также созданию условий для одаренных воспитанников, имеющих особо выдающиеся достижения в разных областях и сферах жизнедеятельности.</w:t>
      </w:r>
      <w:proofErr w:type="gramEnd"/>
      <w:r w:rsidRPr="00986EA5">
        <w:rPr>
          <w:rFonts w:ascii="Times New Roman" w:hAnsi="Times New Roman" w:cs="Times New Roman"/>
          <w:sz w:val="24"/>
          <w:szCs w:val="24"/>
        </w:rPr>
        <w:t xml:space="preserve"> Работа с одаренными детьми ориентирована на развитие интеллектуальных, физических, художественных, творческих и коммуникативных способностей. </w:t>
      </w:r>
    </w:p>
    <w:p w:rsid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 xml:space="preserve">1.3. Актуальность настоящего Положения заключается в необходимости поддержки прав одаренных детей ДОУ на полноценное развитие и реализацию своей одаренности. Одним из результатов реализации работы с одаренными воспитанниками в дошкольном образовательном учреждении является увеличение участия талантливых детей в различных конкурсах, фестивалях, олимпиадах. </w:t>
      </w:r>
    </w:p>
    <w:p w:rsid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 xml:space="preserve">1.4. Одаренность — это системное, развивающееся в течение жизни качество психики, которое определяет возможность достижения человеком более высоких, незаурядных результатов в одном или нескольких видах деятельности по сравнению с другими людьми. </w:t>
      </w:r>
    </w:p>
    <w:p w:rsid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1.5. Одаренный ребенок — это ребенок, который выделяется яркими, очевидными, иногда выдающимися достижениями (или имеет внутренние предпосылки для таких достижений) в том или ином виде деятельности. 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Одаренные дети имеют: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более высокие по сравнению с большинством интеллектуальные способности, восприимчивость к обучению, творческие возможности проявления;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доминирующую активную, насыщенную познавательную потребность;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испытывают радость от добывания знаний, умственного труда.</w:t>
      </w:r>
    </w:p>
    <w:p w:rsid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 xml:space="preserve">1.6. Целью работы с одаренными воспитанниками является создание комплекса условий и средств, направленных на совершенствование системы выявления, поддержки и развития одаренных детей в условиях дошкольного образовательного учреждения, а также создание благоприятных условий для реализации имеющегося потенциала детей путем объединения усилий педагогов, родителей, руководителей ДОУ. 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1.7. </w:t>
      </w:r>
      <w:r>
        <w:rPr>
          <w:rFonts w:ascii="Times New Roman" w:hAnsi="Times New Roman" w:cs="Times New Roman"/>
          <w:sz w:val="24"/>
          <w:szCs w:val="24"/>
        </w:rPr>
        <w:t>Для достижения цели поставлены следующие задачи: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выявление одарённых детей с использованием различной диагностики, определение типов одаренности воспитанников;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составление индивидуальных маршрутов одаренных воспитанников;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работа воспитателей по индивидуальным маршрутам;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использование на занятиях дифференциации на основе индивидуальных особенностей детей;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отбор средств обучения, способствующих развитию самостоятельности мышления, инициативности и научно-исследовательских навыков, творчества в образовательной и свободной деятельности детей;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организация разнообразных видов самостоятельной деятельности детей;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поощрение воспитанников и педагогов за достигнутые результаты.</w:t>
      </w:r>
    </w:p>
    <w:p w:rsid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 xml:space="preserve">1.8. Работа с одаренными детьми проводится согласно индивидуальным маршрутам и планам на текущий учебный год. 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1.9. Работа может быть организована как индивидуально, так и в группах.</w:t>
      </w:r>
    </w:p>
    <w:p w:rsid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EA5" w:rsidRPr="00986EA5" w:rsidRDefault="00986EA5" w:rsidP="00986E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EA5">
        <w:rPr>
          <w:rFonts w:ascii="Times New Roman" w:hAnsi="Times New Roman" w:cs="Times New Roman"/>
          <w:b/>
          <w:sz w:val="24"/>
          <w:szCs w:val="24"/>
        </w:rPr>
        <w:t>2. Принципы работы с одаренными детьми и участники её реализации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2.1. </w:t>
      </w:r>
      <w:r>
        <w:rPr>
          <w:rFonts w:ascii="Times New Roman" w:hAnsi="Times New Roman" w:cs="Times New Roman"/>
          <w:sz w:val="24"/>
          <w:szCs w:val="24"/>
        </w:rPr>
        <w:t>В основу работы с одаренными воспитанниками входят следующие принципы: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принцип расширения образовательного пространства;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принцип индивидуализации и дифференциации обучения;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принцип развивающего обучения;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принцип опережающего обучения;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принцип комфортности в любой деятельности;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принцип разнообразия предлагаемых возможностей для реализации способностей воспитанников;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принцип добровольности;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принцип создания ситуации успеха и уверенности.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2.2. </w:t>
      </w:r>
      <w:r>
        <w:rPr>
          <w:rFonts w:ascii="Times New Roman" w:hAnsi="Times New Roman" w:cs="Times New Roman"/>
          <w:sz w:val="24"/>
          <w:szCs w:val="24"/>
        </w:rPr>
        <w:t>Участниками реализации данного Положения являются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ins w:id="1" w:author="Unknown">
        <w:r w:rsidRPr="00986EA5">
          <w:rPr>
            <w:rFonts w:ascii="Times New Roman" w:hAnsi="Times New Roman" w:cs="Times New Roman"/>
            <w:sz w:val="24"/>
            <w:szCs w:val="24"/>
          </w:rPr>
          <w:t>:</w:t>
        </w:r>
      </w:ins>
      <w:proofErr w:type="gramEnd"/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 xml:space="preserve">администрация дошкольного образовательного учреждения (заведующий, заместитель </w:t>
      </w:r>
      <w:r>
        <w:rPr>
          <w:rFonts w:ascii="Times New Roman" w:hAnsi="Times New Roman" w:cs="Times New Roman"/>
          <w:sz w:val="24"/>
          <w:szCs w:val="24"/>
        </w:rPr>
        <w:t>заведующего по УВР</w:t>
      </w:r>
      <w:r w:rsidRPr="00986EA5">
        <w:rPr>
          <w:rFonts w:ascii="Times New Roman" w:hAnsi="Times New Roman" w:cs="Times New Roman"/>
          <w:sz w:val="24"/>
          <w:szCs w:val="24"/>
        </w:rPr>
        <w:t>);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воспитатели;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специалисты (учитель-логопед, музыкальный руководитель,</w:t>
      </w:r>
      <w:r>
        <w:rPr>
          <w:rFonts w:ascii="Times New Roman" w:hAnsi="Times New Roman" w:cs="Times New Roman"/>
          <w:sz w:val="24"/>
          <w:szCs w:val="24"/>
        </w:rPr>
        <w:t xml:space="preserve"> педагог – психолог, инструктор по физической культуре</w:t>
      </w:r>
      <w:r w:rsidRPr="00986EA5">
        <w:rPr>
          <w:rFonts w:ascii="Times New Roman" w:hAnsi="Times New Roman" w:cs="Times New Roman"/>
          <w:sz w:val="24"/>
          <w:szCs w:val="24"/>
        </w:rPr>
        <w:t>);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воспитанники;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родители (законные представители) воспитанников.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2.3. </w:t>
      </w:r>
      <w:r>
        <w:rPr>
          <w:rFonts w:ascii="Times New Roman" w:hAnsi="Times New Roman" w:cs="Times New Roman"/>
          <w:sz w:val="24"/>
          <w:szCs w:val="24"/>
        </w:rPr>
        <w:t>Формы проведения мониторинга реализации данного Положения: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конкурсы, выставки, викторины, турниры, интеллектуальные марафоны и т.д. (в соответствии с планом работы);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проектная деятельность воспитанников, совместно с воспитателями и родителями (законными представителями);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творческие отчеты воспитателей из опыта работы с одаренными детьми;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тематический контроль (в соответствии с годовым планом работы ДОУ).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2.4. </w:t>
      </w:r>
      <w:r>
        <w:rPr>
          <w:rFonts w:ascii="Times New Roman" w:hAnsi="Times New Roman" w:cs="Times New Roman"/>
          <w:sz w:val="24"/>
          <w:szCs w:val="24"/>
        </w:rPr>
        <w:t>Формы мониторинга работы с одаренными детьми в детском саду:</w:t>
      </w:r>
    </w:p>
    <w:tbl>
      <w:tblPr>
        <w:tblW w:w="0" w:type="auto"/>
        <w:tblCellSpacing w:w="15" w:type="dxa"/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81"/>
        <w:gridCol w:w="2464"/>
      </w:tblGrid>
      <w:tr w:rsidR="00986EA5" w:rsidRPr="00986EA5" w:rsidTr="00986EA5">
        <w:trPr>
          <w:tblCellSpacing w:w="15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986EA5" w:rsidRPr="00986EA5" w:rsidRDefault="00986EA5" w:rsidP="0098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EA5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86EA5" w:rsidRPr="00986EA5" w:rsidRDefault="00986EA5" w:rsidP="0098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EA5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</w:tr>
      <w:tr w:rsidR="00986EA5" w:rsidRPr="00986EA5" w:rsidTr="00986EA5">
        <w:trPr>
          <w:tblCellSpacing w:w="15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986EA5" w:rsidRPr="00986EA5" w:rsidRDefault="00986EA5" w:rsidP="0098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EA5">
              <w:rPr>
                <w:rFonts w:ascii="Times New Roman" w:hAnsi="Times New Roman" w:cs="Times New Roman"/>
                <w:sz w:val="24"/>
                <w:szCs w:val="24"/>
              </w:rPr>
              <w:t>Конкурсы, выставки, викторины, турниры, интеллектуальные марафоны и т.д.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86EA5" w:rsidRPr="00986EA5" w:rsidRDefault="00986EA5" w:rsidP="0098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EA5">
              <w:rPr>
                <w:rFonts w:ascii="Times New Roman" w:hAnsi="Times New Roman" w:cs="Times New Roman"/>
                <w:sz w:val="24"/>
                <w:szCs w:val="24"/>
              </w:rPr>
              <w:t>По годовому плану</w:t>
            </w:r>
          </w:p>
        </w:tc>
      </w:tr>
      <w:tr w:rsidR="00986EA5" w:rsidRPr="00986EA5" w:rsidTr="00986EA5">
        <w:trPr>
          <w:tblCellSpacing w:w="15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986EA5" w:rsidRPr="00986EA5" w:rsidRDefault="00986EA5" w:rsidP="0098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EA5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воспитанников совместно с воспитателями и родителями (законными представителями)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86EA5" w:rsidRPr="00986EA5" w:rsidRDefault="00986EA5" w:rsidP="0098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EA5">
              <w:rPr>
                <w:rFonts w:ascii="Times New Roman" w:hAnsi="Times New Roman" w:cs="Times New Roman"/>
                <w:sz w:val="24"/>
                <w:szCs w:val="24"/>
              </w:rPr>
              <w:t>По годовому плану</w:t>
            </w:r>
          </w:p>
        </w:tc>
      </w:tr>
      <w:tr w:rsidR="00986EA5" w:rsidRPr="00986EA5" w:rsidTr="00986EA5">
        <w:trPr>
          <w:tblCellSpacing w:w="15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986EA5" w:rsidRPr="00986EA5" w:rsidRDefault="00986EA5" w:rsidP="0098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EA5">
              <w:rPr>
                <w:rFonts w:ascii="Times New Roman" w:hAnsi="Times New Roman" w:cs="Times New Roman"/>
                <w:sz w:val="24"/>
                <w:szCs w:val="24"/>
              </w:rPr>
              <w:t>Творческие отчеты воспитателей из опыта работы с одаренными детьми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86EA5" w:rsidRPr="00986EA5" w:rsidRDefault="00986EA5" w:rsidP="0098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EA5">
              <w:rPr>
                <w:rFonts w:ascii="Times New Roman" w:hAnsi="Times New Roman" w:cs="Times New Roman"/>
                <w:sz w:val="24"/>
                <w:szCs w:val="24"/>
              </w:rPr>
              <w:t>1 раз в год, итоговый педсовет</w:t>
            </w:r>
          </w:p>
        </w:tc>
      </w:tr>
      <w:tr w:rsidR="00986EA5" w:rsidRPr="00986EA5" w:rsidTr="00986EA5">
        <w:trPr>
          <w:tblCellSpacing w:w="15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986EA5" w:rsidRPr="00986EA5" w:rsidRDefault="00986EA5" w:rsidP="0098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EA5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986EA5" w:rsidRPr="00986EA5" w:rsidRDefault="00986EA5" w:rsidP="0098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EA5">
              <w:rPr>
                <w:rFonts w:ascii="Times New Roman" w:hAnsi="Times New Roman" w:cs="Times New Roman"/>
                <w:sz w:val="24"/>
                <w:szCs w:val="24"/>
              </w:rPr>
              <w:t>По годовому плану</w:t>
            </w:r>
          </w:p>
        </w:tc>
      </w:tr>
    </w:tbl>
    <w:p w:rsid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EA5" w:rsidRPr="00986EA5" w:rsidRDefault="00986EA5" w:rsidP="00986E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EA5">
        <w:rPr>
          <w:rFonts w:ascii="Times New Roman" w:hAnsi="Times New Roman" w:cs="Times New Roman"/>
          <w:b/>
          <w:sz w:val="24"/>
          <w:szCs w:val="24"/>
        </w:rPr>
        <w:t>3. Основные направления работы ДОУ по выявлению, поддержке и сопровождению одарённых воспитанников</w:t>
      </w:r>
    </w:p>
    <w:p w:rsid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 xml:space="preserve"> Создание комплекса диагностических процедур и методов, направленных на раннее выявление и отслеживание развития одаренных воспитанников: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создание условий для выявления одаренных воспитанников через непрерывную систему конкурсных мероприятий для воспитанников разного возраста;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создание информационных данных по одаренным воспитанникам;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86EA5">
        <w:rPr>
          <w:rFonts w:ascii="Times New Roman" w:hAnsi="Times New Roman" w:cs="Times New Roman"/>
          <w:sz w:val="24"/>
          <w:szCs w:val="24"/>
        </w:rPr>
        <w:t>мониторинг динамики продвижения одаренного ребенка в социуме.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3.2. </w:t>
      </w:r>
      <w:r>
        <w:rPr>
          <w:rFonts w:ascii="Times New Roman" w:hAnsi="Times New Roman" w:cs="Times New Roman"/>
          <w:sz w:val="24"/>
          <w:szCs w:val="24"/>
        </w:rPr>
        <w:t>Интеграция различных субъектов образовательной деятельности в рамках системы образования в ДОУ для работы с одаренными воспитанниками: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организация конкурсов, олимпиад, выставок и др. между дошкольными образовательными учреждениями;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создание профессионального сообщества педагогов, работающих с одаренными воспитанниками;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участие в районных конференциях по проблеме работы с одаренными воспитанниками;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 xml:space="preserve">активное использование </w:t>
      </w:r>
      <w:proofErr w:type="gramStart"/>
      <w:r w:rsidR="00986EA5" w:rsidRPr="00986EA5">
        <w:rPr>
          <w:rFonts w:ascii="Times New Roman" w:hAnsi="Times New Roman" w:cs="Times New Roman"/>
          <w:sz w:val="24"/>
          <w:szCs w:val="24"/>
        </w:rPr>
        <w:t>Интернет-технологий</w:t>
      </w:r>
      <w:proofErr w:type="gramEnd"/>
      <w:r w:rsidR="00986EA5" w:rsidRPr="00986EA5">
        <w:rPr>
          <w:rFonts w:ascii="Times New Roman" w:hAnsi="Times New Roman" w:cs="Times New Roman"/>
          <w:sz w:val="24"/>
          <w:szCs w:val="24"/>
        </w:rPr>
        <w:t xml:space="preserve"> в организации работы с одаренными воспитанниками;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развитие проектной деятельности воспитанников;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подготовке материалов для сайта ДОУ;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привлечение родительской общественности к работе с одаренными детьми.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3.3. </w:t>
      </w:r>
      <w:r w:rsidR="00BD10A7">
        <w:rPr>
          <w:rFonts w:ascii="Times New Roman" w:hAnsi="Times New Roman" w:cs="Times New Roman"/>
          <w:sz w:val="24"/>
          <w:szCs w:val="24"/>
        </w:rPr>
        <w:t>Непрерывное социально – педагогическое сопровождение одаренных воспитанников: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проведение конкурсов профессионального мастерства педагогов, работающих с одарёнными воспитанниками;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создание условий для проявления способностей, одарённости, таланта (детских объединений, форм массовой работы и др.).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3.4. </w:t>
      </w:r>
      <w:r w:rsidR="00BD10A7">
        <w:rPr>
          <w:rFonts w:ascii="Times New Roman" w:hAnsi="Times New Roman" w:cs="Times New Roman"/>
          <w:sz w:val="24"/>
          <w:szCs w:val="24"/>
        </w:rPr>
        <w:t>Повышение квалификации педагогических кадров в сфере работы с одаренными воспитанниками: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организация мастер-классов;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тематических семинаров и других форм по распространению опыта сопровождения развития одаренного ребенка.</w:t>
      </w:r>
    </w:p>
    <w:p w:rsidR="00BD10A7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3.5. </w:t>
      </w:r>
      <w:r w:rsidR="00BD10A7">
        <w:rPr>
          <w:rFonts w:ascii="Times New Roman" w:hAnsi="Times New Roman" w:cs="Times New Roman"/>
          <w:sz w:val="24"/>
          <w:szCs w:val="24"/>
        </w:rPr>
        <w:t>Помощь одаренным детям в самореализации их творческой направленности: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создание для воспитанников ситуации успеха и уверенности через индивидуальное образование;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организация в ДОУ дополнительных образовательных программ;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организация проектной деятельности с воспитанниками;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организация и участие воспитанников в конкурсах, мероприятиях.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3.6. </w:t>
      </w:r>
      <w:r w:rsidR="00BD10A7">
        <w:rPr>
          <w:rFonts w:ascii="Times New Roman" w:hAnsi="Times New Roman" w:cs="Times New Roman"/>
          <w:sz w:val="24"/>
          <w:szCs w:val="24"/>
        </w:rPr>
        <w:t>Работа с родителями (законными представителями) одаренных детей: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совместная практическая деятельность одаренного ребенка и родителей (законных представителей);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поддержка и поощрение родителей (законных представителей) одаренных детей в ДОУ.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3.7.</w:t>
      </w:r>
      <w:r w:rsidR="00BD10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0A7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="00BD10A7">
        <w:rPr>
          <w:rFonts w:ascii="Times New Roman" w:hAnsi="Times New Roman" w:cs="Times New Roman"/>
          <w:sz w:val="24"/>
          <w:szCs w:val="24"/>
        </w:rPr>
        <w:t xml:space="preserve"> – педагогическое сопровождение одаренных воспитанников: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педагогические консультации для родителей (законных представителей) и педагогов;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помощь педагогам в разработке индивидуальных учебных маршрутов для одаренных воспитанников;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проведение для одаренных воспитанников мероприятий, направленных на развитие их личности, социально-психологическую адаптацию.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3.8. </w:t>
      </w:r>
      <w:r w:rsidR="00BD10A7">
        <w:rPr>
          <w:rFonts w:ascii="Times New Roman" w:hAnsi="Times New Roman" w:cs="Times New Roman"/>
          <w:sz w:val="24"/>
          <w:szCs w:val="24"/>
        </w:rPr>
        <w:t>Система оценивания результатов работы с одаренными детьми с помощью мониторинга: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тематические конкурсы, выставки;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проведение сравнительного анализа результатов участия одаренных воспитанников в конкурсах.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3.9. </w:t>
      </w:r>
      <w:r w:rsidR="00BD10A7">
        <w:rPr>
          <w:rFonts w:ascii="Times New Roman" w:hAnsi="Times New Roman" w:cs="Times New Roman"/>
          <w:sz w:val="24"/>
          <w:szCs w:val="24"/>
        </w:rPr>
        <w:t>Система стимулирования воспитанников и педагогических работников, работающих с одаренными детьми: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для педагогов: награждение денежными премиями, благодарностями, грамотами, участие в творческих конкурсах профессионального мастерства, размещением информации об успехах и достижениях воспитанников на сайте ДОУ и отдела образования;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для одаренных детей: награждение благодарственными письмами, почетным грамотами, награждение подарками, размещением фотографий на стенде внутри дошкольного образовательного учреждения, обеспечение участия в конкурсах, соревнованиях различного уровня, размещение информации об успехах и достижениях на сайте ДОУ.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3.10. </w:t>
      </w:r>
      <w:r w:rsidR="00BD10A7">
        <w:rPr>
          <w:rFonts w:ascii="Times New Roman" w:hAnsi="Times New Roman" w:cs="Times New Roman"/>
          <w:sz w:val="24"/>
          <w:szCs w:val="24"/>
        </w:rPr>
        <w:t>Привлечение социальных партнеров к поддержке одаренных детей: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беседы с родительской общественностью;</w:t>
      </w:r>
    </w:p>
    <w:p w:rsid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беседы с руководством различных предприятий города (населенных пунктов), индивидуальных предприятий.</w:t>
      </w:r>
    </w:p>
    <w:p w:rsidR="00BD10A7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EA5" w:rsidRPr="00BD10A7" w:rsidRDefault="00986EA5" w:rsidP="00BD10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0A7">
        <w:rPr>
          <w:rFonts w:ascii="Times New Roman" w:hAnsi="Times New Roman" w:cs="Times New Roman"/>
          <w:b/>
          <w:sz w:val="24"/>
          <w:szCs w:val="24"/>
        </w:rPr>
        <w:t>4. Организация и функциональное обеспечение работы с одаренными воспитанниками</w:t>
      </w:r>
    </w:p>
    <w:p w:rsidR="00BD10A7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 xml:space="preserve">4.1. Работа с одарёнными воспитанниками начинается с 1 сентября текущего года и заканчивается вместе с окончанием образовательной деятельности в ДОУ. 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4.2. </w:t>
      </w:r>
      <w:r w:rsidR="00BD10A7">
        <w:rPr>
          <w:rFonts w:ascii="Times New Roman" w:hAnsi="Times New Roman" w:cs="Times New Roman"/>
          <w:sz w:val="24"/>
          <w:szCs w:val="24"/>
        </w:rPr>
        <w:t>Формы работы с одаренными детьми: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конкурсы – выставки детского творчества разной тематики;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музыкальные шоу;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спортивные соревнования;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викторины, интеллектуальные игры и др.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4.3. </w:t>
      </w:r>
      <w:r w:rsidR="00BD10A7">
        <w:rPr>
          <w:rFonts w:ascii="Times New Roman" w:hAnsi="Times New Roman" w:cs="Times New Roman"/>
          <w:sz w:val="24"/>
          <w:szCs w:val="24"/>
        </w:rPr>
        <w:t>В функциональные обязанности заведующего ДОУ входит: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 xml:space="preserve">планирование в годовом плане работы детского сада отдельного раздела по работе с одарёнными детьми и </w:t>
      </w:r>
      <w:proofErr w:type="gramStart"/>
      <w:r w:rsidR="00986EA5" w:rsidRPr="00986EA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86EA5" w:rsidRPr="00986EA5">
        <w:rPr>
          <w:rFonts w:ascii="Times New Roman" w:hAnsi="Times New Roman" w:cs="Times New Roman"/>
          <w:sz w:val="24"/>
          <w:szCs w:val="24"/>
        </w:rPr>
        <w:t xml:space="preserve"> его выполнением воспитанниками в образовательной деятельности;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материальное стимулирование педагогов, осуществляющих работу с одаренными воспитанниками.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986EA5" w:rsidRPr="00986EA5">
        <w:rPr>
          <w:rFonts w:ascii="Times New Roman" w:hAnsi="Times New Roman" w:cs="Times New Roman"/>
          <w:sz w:val="24"/>
          <w:szCs w:val="24"/>
        </w:rPr>
        <w:t>. </w:t>
      </w:r>
      <w:r>
        <w:rPr>
          <w:rFonts w:ascii="Times New Roman" w:hAnsi="Times New Roman" w:cs="Times New Roman"/>
          <w:sz w:val="24"/>
          <w:szCs w:val="24"/>
        </w:rPr>
        <w:t xml:space="preserve">Функции заместителя заведующей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воспитательной работе: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регулирование и коррекция образовательной деятельности, связанной с отбором и планирование в годовом плане работы ДОУ мероприятий по работе с одаренными детьми и осуществление контроля его выполнения участниками образовательной деятельности;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регулирование и коррекция образовательной деятельности, связанные с реализацией данного Положения организация и проведение семинаров по работе с одарёнными детьми;</w:t>
      </w:r>
      <w:proofErr w:type="gramEnd"/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подбор диагностических материалов по выявлению одаренных воспитанников;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помощь в разработке индивидуальных маршрутов для одарённых детей;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сбор информационных данных по одарённым детям;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оформление нормативной документации;</w:t>
      </w:r>
    </w:p>
    <w:p w:rsid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планирование, участие в организации смотров конкурсов, выставок, турниров, интеллектуальных марафонов и т. п.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руководство подготовкой творческих отчетов педагогов, работающих с одаренными воспитанниками;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организация и проведение семинаров по проблемам работы с одарёнными воспитанниками;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координация действий педагогов, работающих с одарёнными детьми;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помощь в разработке индивидуальных образовательных программ для одарённых воспитанников;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сбор и систематизация материалов периодической печати и педагогической литературы по данной проблеме;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подготовка методических рекомендаций по работе с одарёнными воспитанниками;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определение критериев эффективности работы;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оформление материалов по работе с одарёнными воспитанниками на стенде в методическом кабинете;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размещение информации о результатах и достижениях воспитанников и педагогов на сайте ДОУ.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986EA5" w:rsidRPr="00986EA5">
        <w:rPr>
          <w:rFonts w:ascii="Times New Roman" w:hAnsi="Times New Roman" w:cs="Times New Roman"/>
          <w:sz w:val="24"/>
          <w:szCs w:val="24"/>
        </w:rPr>
        <w:t>. </w:t>
      </w:r>
      <w:r>
        <w:rPr>
          <w:rFonts w:ascii="Times New Roman" w:hAnsi="Times New Roman" w:cs="Times New Roman"/>
          <w:sz w:val="24"/>
          <w:szCs w:val="24"/>
        </w:rPr>
        <w:t>Функции педагогов: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выявление одаренных детей;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участие в разработке индивидуальных образовательных маршрутов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6EA5" w:rsidRPr="00986EA5">
        <w:rPr>
          <w:rFonts w:ascii="Times New Roman" w:hAnsi="Times New Roman" w:cs="Times New Roman"/>
          <w:sz w:val="24"/>
          <w:szCs w:val="24"/>
        </w:rPr>
        <w:t>одаренных детей;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планирование работы с учетом вида одаренности ребенка;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подготовка и обеспечение участия одаренных детей в конкурсах,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6EA5" w:rsidRPr="00986EA5">
        <w:rPr>
          <w:rFonts w:ascii="Times New Roman" w:hAnsi="Times New Roman" w:cs="Times New Roman"/>
          <w:sz w:val="24"/>
          <w:szCs w:val="24"/>
        </w:rPr>
        <w:t>выставках, соревнованиях разного уровня;</w:t>
      </w:r>
    </w:p>
    <w:p w:rsidR="00986EA5" w:rsidRPr="00986EA5" w:rsidRDefault="00BD10A7" w:rsidP="00BD1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 xml:space="preserve">предоставление необходимой информации заведующему, </w:t>
      </w:r>
      <w:r>
        <w:rPr>
          <w:rFonts w:ascii="Times New Roman" w:hAnsi="Times New Roman" w:cs="Times New Roman"/>
          <w:sz w:val="24"/>
          <w:szCs w:val="24"/>
        </w:rPr>
        <w:t>заместителю заведующей по УВР;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создание картотеки заданий повышенного уровня сложности;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консультирование родителей одаренных детей.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выявление одаренных воспитанников;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мониторинг развития одаренных воспитанников производится через анализ результативности участия в мероприятиях (конкурсах, спортивных соревнованиях и т.д.), наблюдение педагогов за воспитанниками в образовательной деятельности и анкетирование родителей (законных представителей) и педагогов;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корректировка программ и тематических планов для работы с одаренными воспитанниками, включение заданий повышенной сложности, творческого, исследовательского уровней;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организация индивидуальной работы с одаренными воспитанниками;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подготовка воспитанников к конкурсам, викторинам;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оформление своего опыта работы с одарёнными детьми в виде творческого отчёта для предъявления на педсовете;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создание картотеки материалов повышенного уровня сложности;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консультирование родителей (законных представителей) одаренных воспитанников по вопросам развития способности их детей.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4.5. </w:t>
      </w:r>
      <w:r w:rsidR="00BD10A7">
        <w:rPr>
          <w:rFonts w:ascii="Times New Roman" w:hAnsi="Times New Roman" w:cs="Times New Roman"/>
          <w:sz w:val="24"/>
          <w:szCs w:val="24"/>
        </w:rPr>
        <w:t>Функции узких специалистов: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выявление одаренных детей;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заполнение карт индивидуальных образовательных программ развития одаренных детей (сводной таблицы по видам (областям) одаренности воспитанников), используя данные своих диагностик и наблюдений, педагогов, родителей (законных представителей);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планирование работы с учетом реализации способностей одаренными воспитанниками;</w:t>
      </w:r>
    </w:p>
    <w:p w:rsid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предоставление необходимой информации заведующему, ответственному за работу с одаренными воспитанниками.</w:t>
      </w:r>
    </w:p>
    <w:p w:rsidR="00BD10A7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EA5" w:rsidRPr="00BD10A7" w:rsidRDefault="00986EA5" w:rsidP="00BD10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0A7">
        <w:rPr>
          <w:rFonts w:ascii="Times New Roman" w:hAnsi="Times New Roman" w:cs="Times New Roman"/>
          <w:b/>
          <w:sz w:val="24"/>
          <w:szCs w:val="24"/>
        </w:rPr>
        <w:t>5. Направления работы с одарёнными воспитанниками в ДОУ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5.1. </w:t>
      </w:r>
      <w:r w:rsidR="00BD10A7">
        <w:rPr>
          <w:rFonts w:ascii="Times New Roman" w:hAnsi="Times New Roman" w:cs="Times New Roman"/>
          <w:sz w:val="24"/>
          <w:szCs w:val="24"/>
        </w:rPr>
        <w:t>Работа с воспитанниками: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работа с одарёнными воспитанниками проводится в форме дополнительных занятий, участия в конкурсах, концертах, выставках, праздниках, создания продуктов детского творчества, викторин, спортивных соревнований;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работа с воспитанниками, имеющими ярко выраженные способности, оптимальными считаются дифференцированные и развивающих технологии, использование исследовательского и проектного метода, нетрадиционных техник, творческих заданий.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5.2. </w:t>
      </w:r>
      <w:r w:rsidR="00BD10A7">
        <w:rPr>
          <w:rFonts w:ascii="Times New Roman" w:hAnsi="Times New Roman" w:cs="Times New Roman"/>
          <w:sz w:val="24"/>
          <w:szCs w:val="24"/>
        </w:rPr>
        <w:t>Работа с кадрами: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повышение уровня профессиональной компетентности педагогов в работе с одаренными детьми, все педагоги работают по данному направлению в рамках распространения педагогического опыта;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 xml:space="preserve">работа проводится в форме методических мероприятий: фронтальных (педсоветов, семинаров), групповых (коллективных просмотров, работы в </w:t>
      </w:r>
      <w:proofErr w:type="spellStart"/>
      <w:r w:rsidR="00986EA5" w:rsidRPr="00986EA5">
        <w:rPr>
          <w:rFonts w:ascii="Times New Roman" w:hAnsi="Times New Roman" w:cs="Times New Roman"/>
          <w:sz w:val="24"/>
          <w:szCs w:val="24"/>
        </w:rPr>
        <w:t>микрогруппах</w:t>
      </w:r>
      <w:proofErr w:type="spellEnd"/>
      <w:r w:rsidR="00986EA5" w:rsidRPr="00986EA5">
        <w:rPr>
          <w:rFonts w:ascii="Times New Roman" w:hAnsi="Times New Roman" w:cs="Times New Roman"/>
          <w:sz w:val="24"/>
          <w:szCs w:val="24"/>
        </w:rPr>
        <w:t>), индивидуальных (творческих отчетов, консультаций).</w:t>
      </w:r>
      <w:proofErr w:type="gramEnd"/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5.3.</w:t>
      </w:r>
      <w:r w:rsidR="00BD10A7">
        <w:rPr>
          <w:rFonts w:ascii="Times New Roman" w:hAnsi="Times New Roman" w:cs="Times New Roman"/>
          <w:sz w:val="24"/>
          <w:szCs w:val="24"/>
        </w:rPr>
        <w:t xml:space="preserve"> Работа с родителями (законными представителями):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работа с родителями (законными представителями) одарённых воспитанников проводится в форме консультаций, бесед, отчётных мероприятий, наглядной информации по данному направлению, анкетирования, совместного участия в конкурсах;</w:t>
      </w:r>
    </w:p>
    <w:p w:rsidR="00986EA5" w:rsidRPr="00986EA5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6EA5" w:rsidRPr="00986EA5">
        <w:rPr>
          <w:rFonts w:ascii="Times New Roman" w:hAnsi="Times New Roman" w:cs="Times New Roman"/>
          <w:sz w:val="24"/>
          <w:szCs w:val="24"/>
        </w:rPr>
        <w:t>за данное направление ответственность несут заместитель заведующего по учебно-воспитательной работе, воспитатели.</w:t>
      </w:r>
    </w:p>
    <w:p w:rsidR="00BD10A7" w:rsidRDefault="00BD10A7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EA5" w:rsidRPr="00986EA5" w:rsidRDefault="00986EA5" w:rsidP="00BD10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lastRenderedPageBreak/>
        <w:t>6. Заключительные положения</w:t>
      </w:r>
    </w:p>
    <w:p w:rsidR="00BD10A7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 xml:space="preserve">6.1. Настоящее Положение о работе с одаренными воспитанниками в ДОУ является локальным, нормативным актом, утверждается (либо вводится в действие) приказом заведующего дошкольным образовательным учреждением. </w:t>
      </w:r>
    </w:p>
    <w:p w:rsidR="00BD10A7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 xml:space="preserve">6.2.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BD10A7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 xml:space="preserve">6.3. Данное Положение принимается на неопределенный срок. Изменения и дополнения к Положению принимаются в порядке, предусмотренном п. 6.1. настоящего Положения. </w:t>
      </w:r>
    </w:p>
    <w:p w:rsidR="00986EA5" w:rsidRPr="00986EA5" w:rsidRDefault="00986EA5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EA5">
        <w:rPr>
          <w:rFonts w:ascii="Times New Roman" w:hAnsi="Times New Roman" w:cs="Times New Roman"/>
          <w:sz w:val="24"/>
          <w:szCs w:val="24"/>
        </w:rPr>
        <w:t>6.4.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7054C4" w:rsidRPr="00986EA5" w:rsidRDefault="00326079" w:rsidP="00986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054C4" w:rsidRPr="00986EA5" w:rsidSect="00316BF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079" w:rsidRDefault="00326079" w:rsidP="00986EA5">
      <w:pPr>
        <w:spacing w:after="0" w:line="240" w:lineRule="auto"/>
      </w:pPr>
      <w:r>
        <w:separator/>
      </w:r>
    </w:p>
  </w:endnote>
  <w:endnote w:type="continuationSeparator" w:id="0">
    <w:p w:rsidR="00326079" w:rsidRDefault="00326079" w:rsidP="00986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95234"/>
      <w:docPartObj>
        <w:docPartGallery w:val="Page Numbers (Bottom of Page)"/>
        <w:docPartUnique/>
      </w:docPartObj>
    </w:sdtPr>
    <w:sdtEndPr/>
    <w:sdtContent>
      <w:p w:rsidR="00986EA5" w:rsidRDefault="00326079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61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86EA5" w:rsidRDefault="00986E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079" w:rsidRDefault="00326079" w:rsidP="00986EA5">
      <w:pPr>
        <w:spacing w:after="0" w:line="240" w:lineRule="auto"/>
      </w:pPr>
      <w:r>
        <w:separator/>
      </w:r>
    </w:p>
  </w:footnote>
  <w:footnote w:type="continuationSeparator" w:id="0">
    <w:p w:rsidR="00326079" w:rsidRDefault="00326079" w:rsidP="00986E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9EC"/>
    <w:multiLevelType w:val="multilevel"/>
    <w:tmpl w:val="98A69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96155"/>
    <w:multiLevelType w:val="multilevel"/>
    <w:tmpl w:val="78365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4411CF"/>
    <w:multiLevelType w:val="multilevel"/>
    <w:tmpl w:val="B020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2D72A1"/>
    <w:multiLevelType w:val="multilevel"/>
    <w:tmpl w:val="CDBC5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137A81"/>
    <w:multiLevelType w:val="multilevel"/>
    <w:tmpl w:val="D8467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D55BDE"/>
    <w:multiLevelType w:val="multilevel"/>
    <w:tmpl w:val="5A921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D36BEF"/>
    <w:multiLevelType w:val="multilevel"/>
    <w:tmpl w:val="09824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0227DA"/>
    <w:multiLevelType w:val="multilevel"/>
    <w:tmpl w:val="006A2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DC6C04"/>
    <w:multiLevelType w:val="multilevel"/>
    <w:tmpl w:val="2A94D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DE62BA"/>
    <w:multiLevelType w:val="multilevel"/>
    <w:tmpl w:val="894CB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E11CA3"/>
    <w:multiLevelType w:val="multilevel"/>
    <w:tmpl w:val="9B5EE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295B9F"/>
    <w:multiLevelType w:val="multilevel"/>
    <w:tmpl w:val="7CA2E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4671B2"/>
    <w:multiLevelType w:val="multilevel"/>
    <w:tmpl w:val="029C5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230F40"/>
    <w:multiLevelType w:val="multilevel"/>
    <w:tmpl w:val="7B107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55772C"/>
    <w:multiLevelType w:val="multilevel"/>
    <w:tmpl w:val="44A25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752027"/>
    <w:multiLevelType w:val="multilevel"/>
    <w:tmpl w:val="5D40F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634F6B"/>
    <w:multiLevelType w:val="multilevel"/>
    <w:tmpl w:val="067AB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322295"/>
    <w:multiLevelType w:val="multilevel"/>
    <w:tmpl w:val="A8567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1B16D3"/>
    <w:multiLevelType w:val="multilevel"/>
    <w:tmpl w:val="98A0D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087EE0"/>
    <w:multiLevelType w:val="multilevel"/>
    <w:tmpl w:val="4D6A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066A13"/>
    <w:multiLevelType w:val="multilevel"/>
    <w:tmpl w:val="30103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60E51B0"/>
    <w:multiLevelType w:val="multilevel"/>
    <w:tmpl w:val="044AE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79B44B9"/>
    <w:multiLevelType w:val="multilevel"/>
    <w:tmpl w:val="5F56C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E841D8"/>
    <w:multiLevelType w:val="multilevel"/>
    <w:tmpl w:val="78A0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5"/>
  </w:num>
  <w:num w:numId="3">
    <w:abstractNumId w:val="23"/>
  </w:num>
  <w:num w:numId="4">
    <w:abstractNumId w:val="20"/>
  </w:num>
  <w:num w:numId="5">
    <w:abstractNumId w:val="14"/>
  </w:num>
  <w:num w:numId="6">
    <w:abstractNumId w:val="11"/>
  </w:num>
  <w:num w:numId="7">
    <w:abstractNumId w:val="17"/>
  </w:num>
  <w:num w:numId="8">
    <w:abstractNumId w:val="1"/>
  </w:num>
  <w:num w:numId="9">
    <w:abstractNumId w:val="9"/>
  </w:num>
  <w:num w:numId="10">
    <w:abstractNumId w:val="8"/>
  </w:num>
  <w:num w:numId="11">
    <w:abstractNumId w:val="0"/>
  </w:num>
  <w:num w:numId="12">
    <w:abstractNumId w:val="2"/>
  </w:num>
  <w:num w:numId="13">
    <w:abstractNumId w:val="10"/>
  </w:num>
  <w:num w:numId="14">
    <w:abstractNumId w:val="12"/>
  </w:num>
  <w:num w:numId="15">
    <w:abstractNumId w:val="7"/>
  </w:num>
  <w:num w:numId="16">
    <w:abstractNumId w:val="4"/>
  </w:num>
  <w:num w:numId="17">
    <w:abstractNumId w:val="13"/>
  </w:num>
  <w:num w:numId="18">
    <w:abstractNumId w:val="22"/>
  </w:num>
  <w:num w:numId="19">
    <w:abstractNumId w:val="3"/>
  </w:num>
  <w:num w:numId="20">
    <w:abstractNumId w:val="21"/>
  </w:num>
  <w:num w:numId="21">
    <w:abstractNumId w:val="16"/>
  </w:num>
  <w:num w:numId="22">
    <w:abstractNumId w:val="6"/>
  </w:num>
  <w:num w:numId="23">
    <w:abstractNumId w:val="19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6EA5"/>
    <w:rsid w:val="002F6A0D"/>
    <w:rsid w:val="00316BF3"/>
    <w:rsid w:val="00326079"/>
    <w:rsid w:val="00986EA5"/>
    <w:rsid w:val="00BD10A7"/>
    <w:rsid w:val="00CB61D2"/>
    <w:rsid w:val="00F86D68"/>
    <w:rsid w:val="00F9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BF3"/>
  </w:style>
  <w:style w:type="paragraph" w:styleId="2">
    <w:name w:val="heading 2"/>
    <w:basedOn w:val="a"/>
    <w:link w:val="20"/>
    <w:uiPriority w:val="9"/>
    <w:qFormat/>
    <w:rsid w:val="00986E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86E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6EA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86E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8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6EA5"/>
    <w:rPr>
      <w:b/>
      <w:bCs/>
    </w:rPr>
  </w:style>
  <w:style w:type="character" w:styleId="a5">
    <w:name w:val="Emphasis"/>
    <w:basedOn w:val="a0"/>
    <w:uiPriority w:val="20"/>
    <w:qFormat/>
    <w:rsid w:val="00986EA5"/>
    <w:rPr>
      <w:i/>
      <w:iCs/>
    </w:rPr>
  </w:style>
  <w:style w:type="character" w:styleId="a6">
    <w:name w:val="Hyperlink"/>
    <w:basedOn w:val="a0"/>
    <w:uiPriority w:val="99"/>
    <w:unhideWhenUsed/>
    <w:rsid w:val="00986EA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86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6EA5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10"/>
    <w:uiPriority w:val="99"/>
    <w:locked/>
    <w:rsid w:val="00986EA5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986EA5"/>
    <w:pPr>
      <w:shd w:val="clear" w:color="auto" w:fill="FFFFFF"/>
      <w:spacing w:after="0" w:line="274" w:lineRule="exact"/>
      <w:ind w:firstLine="360"/>
      <w:jc w:val="both"/>
    </w:pPr>
    <w:rPr>
      <w:b/>
      <w:bCs/>
    </w:rPr>
  </w:style>
  <w:style w:type="character" w:customStyle="1" w:styleId="31">
    <w:name w:val="Основной текст (3)_"/>
    <w:basedOn w:val="a0"/>
    <w:link w:val="310"/>
    <w:uiPriority w:val="99"/>
    <w:locked/>
    <w:rsid w:val="00986EA5"/>
    <w:rPr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986EA5"/>
    <w:pPr>
      <w:shd w:val="clear" w:color="auto" w:fill="FFFFFF"/>
      <w:spacing w:after="0" w:line="274" w:lineRule="exact"/>
      <w:ind w:firstLine="360"/>
      <w:jc w:val="both"/>
    </w:pPr>
  </w:style>
  <w:style w:type="paragraph" w:styleId="a9">
    <w:name w:val="header"/>
    <w:basedOn w:val="a"/>
    <w:link w:val="aa"/>
    <w:uiPriority w:val="99"/>
    <w:semiHidden/>
    <w:unhideWhenUsed/>
    <w:rsid w:val="00986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86EA5"/>
  </w:style>
  <w:style w:type="paragraph" w:styleId="ab">
    <w:name w:val="footer"/>
    <w:basedOn w:val="a"/>
    <w:link w:val="ac"/>
    <w:uiPriority w:val="99"/>
    <w:unhideWhenUsed/>
    <w:rsid w:val="00986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6E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1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2313</Words>
  <Characters>13189</Characters>
  <Application>Microsoft Office Word</Application>
  <DocSecurity>0</DocSecurity>
  <Lines>109</Lines>
  <Paragraphs>30</Paragraphs>
  <ScaleCrop>false</ScaleCrop>
  <Company>Reanimator Extreme Edition</Company>
  <LinksUpToDate>false</LinksUpToDate>
  <CharactersWithSpaces>15472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2022-03-30T11:51:00Z</cp:lastPrinted>
  <dcterms:created xsi:type="dcterms:W3CDTF">2022-03-30T08:47:00Z</dcterms:created>
  <dcterms:modified xsi:type="dcterms:W3CDTF">2022-11-09T05:48:00Z</dcterms:modified>
</cp:coreProperties>
</file>